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0B9" w:rsidRPr="00E618FF" w:rsidRDefault="00E618FF" w:rsidP="0020027B">
      <w:pPr>
        <w:spacing w:line="360" w:lineRule="auto"/>
        <w:jc w:val="both"/>
        <w:rPr>
          <w:rFonts w:ascii="Arial Narrow" w:hAnsi="Arial Narrow"/>
          <w:sz w:val="28"/>
          <w:szCs w:val="28"/>
        </w:rPr>
      </w:pPr>
      <w:r w:rsidRPr="00E618FF">
        <w:rPr>
          <w:rFonts w:ascii="Arial Narrow" w:hAnsi="Arial Narrow"/>
          <w:sz w:val="28"/>
          <w:szCs w:val="28"/>
        </w:rPr>
        <w:t>Que es Auditoria Forense</w:t>
      </w:r>
      <w:proofErr w:type="gramStart"/>
      <w:r w:rsidR="00647892">
        <w:rPr>
          <w:rFonts w:ascii="Arial Narrow" w:hAnsi="Arial Narrow"/>
          <w:sz w:val="28"/>
          <w:szCs w:val="28"/>
        </w:rPr>
        <w:t>?</w:t>
      </w:r>
      <w:proofErr w:type="gramEnd"/>
    </w:p>
    <w:p w:rsidR="00E618FF" w:rsidRDefault="00E618FF">
      <w:pPr>
        <w:pStyle w:val="NormalWeb"/>
        <w:spacing w:line="360" w:lineRule="auto"/>
        <w:jc w:val="both"/>
        <w:rPr>
          <w:rFonts w:ascii="Arial Narrow" w:hAnsi="Arial Narrow"/>
        </w:rPr>
        <w:pPrChange w:id="0" w:author="Hannspree" w:date="2015-11-12T22:48:00Z">
          <w:pPr>
            <w:pStyle w:val="NormalWeb"/>
          </w:pPr>
        </w:pPrChange>
      </w:pPr>
      <w:ins w:id="1" w:author="Hannspree" w:date="2015-11-12T22:47:00Z">
        <w:r w:rsidRPr="004D5E9F">
          <w:rPr>
            <w:rFonts w:ascii="Arial Narrow" w:hAnsi="Arial Narrow"/>
            <w:rPrChange w:id="2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t xml:space="preserve">Según el </w:t>
        </w:r>
        <w:r w:rsidRPr="004D5E9F">
          <w:rPr>
            <w:rFonts w:ascii="Arial Narrow" w:hAnsi="Arial Narrow"/>
            <w:rPrChange w:id="3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fldChar w:fldCharType="begin"/>
        </w:r>
        <w:r w:rsidRPr="004D5E9F">
          <w:rPr>
            <w:rFonts w:ascii="Arial Narrow" w:hAnsi="Arial Narrow"/>
            <w:rPrChange w:id="4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instrText xml:space="preserve"> HYPERLINK "http://www.monografias.com/trabajos12/diccienc/diccienc.shtml" </w:instrText>
        </w:r>
        <w:r w:rsidRPr="004D5E9F">
          <w:rPr>
            <w:rFonts w:ascii="Arial Narrow" w:hAnsi="Arial Narrow"/>
            <w:rPrChange w:id="5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fldChar w:fldCharType="separate"/>
        </w:r>
        <w:r w:rsidRPr="004D5E9F">
          <w:rPr>
            <w:rStyle w:val="Hipervnculo"/>
            <w:rFonts w:ascii="Arial Narrow" w:hAnsi="Arial Narrow"/>
            <w:color w:val="auto"/>
            <w:u w:val="none"/>
            <w:rPrChange w:id="6" w:author="Hannspree" w:date="2015-11-12T23:11:00Z">
              <w:rPr>
                <w:rStyle w:val="Hipervnculo"/>
                <w:highlight w:val="yellow"/>
              </w:rPr>
            </w:rPrChange>
          </w:rPr>
          <w:t>diccionario</w:t>
        </w:r>
        <w:r w:rsidRPr="004D5E9F">
          <w:rPr>
            <w:rFonts w:ascii="Arial Narrow" w:hAnsi="Arial Narrow"/>
            <w:rPrChange w:id="7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fldChar w:fldCharType="end"/>
        </w:r>
        <w:r w:rsidRPr="004D5E9F">
          <w:rPr>
            <w:rFonts w:ascii="Arial Narrow" w:hAnsi="Arial Narrow"/>
            <w:rPrChange w:id="8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t xml:space="preserve"> Larousse, forense es "el que ejerce su </w:t>
        </w:r>
        <w:r w:rsidRPr="004D5E9F">
          <w:rPr>
            <w:rFonts w:ascii="Arial Narrow" w:hAnsi="Arial Narrow"/>
            <w:rPrChange w:id="9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fldChar w:fldCharType="begin"/>
        </w:r>
        <w:r w:rsidRPr="004D5E9F">
          <w:rPr>
            <w:rFonts w:ascii="Arial Narrow" w:hAnsi="Arial Narrow"/>
            <w:rPrChange w:id="10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instrText xml:space="preserve"> HYPERLINK "http://www.monografias.com/trabajos7/mafu/mafu.shtml" </w:instrText>
        </w:r>
        <w:r w:rsidRPr="004D5E9F">
          <w:rPr>
            <w:rFonts w:ascii="Arial Narrow" w:hAnsi="Arial Narrow"/>
            <w:rPrChange w:id="11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fldChar w:fldCharType="separate"/>
        </w:r>
        <w:r w:rsidRPr="004D5E9F">
          <w:rPr>
            <w:rStyle w:val="Hipervnculo"/>
            <w:rFonts w:ascii="Arial Narrow" w:hAnsi="Arial Narrow"/>
            <w:color w:val="auto"/>
            <w:u w:val="none"/>
            <w:rPrChange w:id="12" w:author="Hannspree" w:date="2015-11-12T23:11:00Z">
              <w:rPr>
                <w:rStyle w:val="Hipervnculo"/>
                <w:highlight w:val="yellow"/>
              </w:rPr>
            </w:rPrChange>
          </w:rPr>
          <w:t>función</w:t>
        </w:r>
        <w:r w:rsidRPr="004D5E9F">
          <w:rPr>
            <w:rFonts w:ascii="Arial Narrow" w:hAnsi="Arial Narrow"/>
            <w:rPrChange w:id="13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fldChar w:fldCharType="end"/>
        </w:r>
        <w:r w:rsidRPr="004D5E9F">
          <w:rPr>
            <w:rFonts w:ascii="Arial Narrow" w:hAnsi="Arial Narrow"/>
            <w:rPrChange w:id="14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t xml:space="preserve"> por delegación judicial o legal". Por ello se puede definir la Auditoria forense  como "aquélla que provee de un </w:t>
        </w:r>
        <w:r w:rsidRPr="004D5E9F">
          <w:rPr>
            <w:rFonts w:ascii="Arial Narrow" w:hAnsi="Arial Narrow"/>
            <w:rPrChange w:id="15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fldChar w:fldCharType="begin"/>
        </w:r>
        <w:r w:rsidRPr="004D5E9F">
          <w:rPr>
            <w:rFonts w:ascii="Arial Narrow" w:hAnsi="Arial Narrow"/>
            <w:rPrChange w:id="16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instrText xml:space="preserve"> HYPERLINK "http://www.monografias.com/trabajos11/metods/metods.shtml" \l "ANALIT" </w:instrText>
        </w:r>
        <w:r w:rsidRPr="004D5E9F">
          <w:rPr>
            <w:rFonts w:ascii="Arial Narrow" w:hAnsi="Arial Narrow"/>
            <w:rPrChange w:id="17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fldChar w:fldCharType="separate"/>
        </w:r>
        <w:r w:rsidRPr="004D5E9F">
          <w:rPr>
            <w:rStyle w:val="Hipervnculo"/>
            <w:rFonts w:ascii="Arial Narrow" w:hAnsi="Arial Narrow"/>
            <w:color w:val="auto"/>
            <w:u w:val="none"/>
            <w:rPrChange w:id="18" w:author="Hannspree" w:date="2015-11-12T23:11:00Z">
              <w:rPr>
                <w:rStyle w:val="Hipervnculo"/>
                <w:highlight w:val="yellow"/>
              </w:rPr>
            </w:rPrChange>
          </w:rPr>
          <w:t>análisis</w:t>
        </w:r>
        <w:r w:rsidRPr="004D5E9F">
          <w:rPr>
            <w:rFonts w:ascii="Arial Narrow" w:hAnsi="Arial Narrow"/>
            <w:rPrChange w:id="19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fldChar w:fldCharType="end"/>
        </w:r>
        <w:r w:rsidRPr="004D5E9F">
          <w:rPr>
            <w:rFonts w:ascii="Arial Narrow" w:hAnsi="Arial Narrow"/>
            <w:rPrChange w:id="20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t xml:space="preserve"> contable que es conveniente para la Corte, el cual formará parte de las bases de la discusión, el </w:t>
        </w:r>
        <w:r w:rsidRPr="004D5E9F">
          <w:rPr>
            <w:rFonts w:ascii="Arial Narrow" w:hAnsi="Arial Narrow"/>
            <w:rPrChange w:id="21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fldChar w:fldCharType="begin"/>
        </w:r>
        <w:r w:rsidRPr="004D5E9F">
          <w:rPr>
            <w:rFonts w:ascii="Arial Narrow" w:hAnsi="Arial Narrow"/>
            <w:rPrChange w:id="22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instrText xml:space="preserve"> HYPERLINK "http://www.monografias.com/trabajos16/tecnicas-didacticas/tecnicas-didacticas.shtml" \l "DEBATE" </w:instrText>
        </w:r>
        <w:r w:rsidRPr="004D5E9F">
          <w:rPr>
            <w:rFonts w:ascii="Arial Narrow" w:hAnsi="Arial Narrow"/>
            <w:rPrChange w:id="23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fldChar w:fldCharType="separate"/>
        </w:r>
        <w:r w:rsidRPr="004D5E9F">
          <w:rPr>
            <w:rStyle w:val="Hipervnculo"/>
            <w:rFonts w:ascii="Arial Narrow" w:hAnsi="Arial Narrow"/>
            <w:color w:val="auto"/>
            <w:u w:val="none"/>
            <w:rPrChange w:id="24" w:author="Hannspree" w:date="2015-11-12T23:11:00Z">
              <w:rPr>
                <w:rStyle w:val="Hipervnculo"/>
                <w:highlight w:val="yellow"/>
              </w:rPr>
            </w:rPrChange>
          </w:rPr>
          <w:t>debate</w:t>
        </w:r>
        <w:r w:rsidRPr="004D5E9F">
          <w:rPr>
            <w:rFonts w:ascii="Arial Narrow" w:hAnsi="Arial Narrow"/>
            <w:rPrChange w:id="25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fldChar w:fldCharType="end"/>
        </w:r>
        <w:r w:rsidRPr="004D5E9F">
          <w:rPr>
            <w:rFonts w:ascii="Arial Narrow" w:hAnsi="Arial Narrow"/>
            <w:rPrChange w:id="26" w:author="Hannspree" w:date="2015-11-12T23:11:00Z">
              <w:rPr>
                <w:color w:val="0000FF" w:themeColor="hyperlink"/>
                <w:highlight w:val="yellow"/>
                <w:u w:val="single"/>
              </w:rPr>
            </w:rPrChange>
          </w:rPr>
          <w:t xml:space="preserve"> y finalmente el dictamen de la sentencia".</w:t>
        </w:r>
      </w:ins>
    </w:p>
    <w:p w:rsidR="00647892" w:rsidRDefault="00647892" w:rsidP="0020027B">
      <w:pPr>
        <w:pStyle w:val="NormalWeb"/>
        <w:spacing w:line="360" w:lineRule="auto"/>
        <w:ind w:left="1446" w:hanging="709"/>
        <w:jc w:val="both"/>
        <w:rPr>
          <w:rFonts w:ascii="Arial Narrow" w:hAnsi="Arial Narrow"/>
        </w:rPr>
      </w:pPr>
    </w:p>
    <w:p w:rsidR="00647892" w:rsidRDefault="00647892" w:rsidP="0020027B">
      <w:pPr>
        <w:pStyle w:val="NormalWeb"/>
        <w:spacing w:line="360" w:lineRule="auto"/>
        <w:jc w:val="both"/>
        <w:rPr>
          <w:rFonts w:ascii="Arial Narrow" w:hAnsi="Arial Narrow"/>
          <w:b/>
          <w:sz w:val="28"/>
          <w:szCs w:val="28"/>
        </w:rPr>
      </w:pPr>
      <w:r w:rsidRPr="00647892">
        <w:rPr>
          <w:rFonts w:ascii="Arial Narrow" w:hAnsi="Arial Narrow"/>
          <w:b/>
          <w:sz w:val="28"/>
          <w:szCs w:val="28"/>
        </w:rPr>
        <w:t>Cuáles son las principales competencias que debe de tener un auditor forense</w:t>
      </w:r>
      <w:proofErr w:type="gramStart"/>
      <w:r>
        <w:rPr>
          <w:rFonts w:ascii="Arial Narrow" w:hAnsi="Arial Narrow"/>
          <w:b/>
          <w:sz w:val="28"/>
          <w:szCs w:val="28"/>
        </w:rPr>
        <w:t>?</w:t>
      </w:r>
      <w:proofErr w:type="gramEnd"/>
    </w:p>
    <w:p w:rsidR="00647892" w:rsidRDefault="00647892">
      <w:pPr>
        <w:pStyle w:val="NormalWeb"/>
        <w:spacing w:line="360" w:lineRule="auto"/>
        <w:jc w:val="both"/>
        <w:rPr>
          <w:ins w:id="27" w:author="Hannspree" w:date="2015-11-12T22:56:00Z"/>
          <w:rFonts w:ascii="Arial Narrow" w:hAnsi="Arial Narrow" w:cs="Arial"/>
          <w:rPrChange w:id="28" w:author="Hannspree" w:date="2015-11-12T23:12:00Z">
            <w:rPr>
              <w:ins w:id="29" w:author="Hannspree" w:date="2015-11-12T22:56:00Z"/>
            </w:rPr>
          </w:rPrChange>
        </w:rPr>
        <w:pPrChange w:id="30" w:author="Hannspree" w:date="2015-11-12T23:12:00Z">
          <w:pPr>
            <w:numPr>
              <w:numId w:val="1"/>
            </w:numPr>
            <w:tabs>
              <w:tab w:val="num" w:pos="360"/>
              <w:tab w:val="num" w:pos="720"/>
            </w:tabs>
            <w:spacing w:before="100" w:beforeAutospacing="1" w:after="100" w:afterAutospacing="1" w:line="240" w:lineRule="auto"/>
            <w:ind w:left="720" w:hanging="720"/>
          </w:pPr>
        </w:pPrChange>
      </w:pPr>
      <w:ins w:id="31" w:author="Hannspree" w:date="2015-11-12T22:56:00Z">
        <w:r w:rsidRPr="00245DD8">
          <w:rPr>
            <w:rFonts w:ascii="Arial Narrow" w:hAnsi="Arial Narrow" w:cs="Arial"/>
            <w:rPrChange w:id="32" w:author="Hannspree" w:date="2015-11-12T23:12:00Z">
              <w:rPr>
                <w:color w:val="0000FF" w:themeColor="hyperlink"/>
                <w:u w:val="single"/>
              </w:rPr>
            </w:rPrChange>
          </w:rPr>
          <w:t>Ser</w:t>
        </w:r>
        <w:r w:rsidRPr="004D5E9F">
          <w:rPr>
            <w:rFonts w:ascii="Arial Narrow" w:hAnsi="Arial Narrow" w:cs="Arial"/>
            <w:rPrChange w:id="33" w:author="Hannspree" w:date="2015-11-12T23:12:00Z">
              <w:rPr>
                <w:color w:val="0000FF" w:themeColor="hyperlink"/>
                <w:u w:val="single"/>
              </w:rPr>
            </w:rPrChange>
          </w:rPr>
          <w:t xml:space="preserve"> perspicaz,</w:t>
        </w:r>
      </w:ins>
    </w:p>
    <w:p w:rsidR="00647892" w:rsidRDefault="00647892">
      <w:pPr>
        <w:pStyle w:val="NormalWeb"/>
        <w:spacing w:line="360" w:lineRule="auto"/>
        <w:jc w:val="both"/>
        <w:rPr>
          <w:ins w:id="34" w:author="Hannspree" w:date="2015-11-12T22:56:00Z"/>
          <w:rFonts w:ascii="Arial Narrow" w:hAnsi="Arial Narrow" w:cs="Arial"/>
          <w:rPrChange w:id="35" w:author="Hannspree" w:date="2015-11-12T23:12:00Z">
            <w:rPr>
              <w:ins w:id="36" w:author="Hannspree" w:date="2015-11-12T22:56:00Z"/>
            </w:rPr>
          </w:rPrChange>
        </w:rPr>
        <w:pPrChange w:id="37" w:author="Hannspree" w:date="2015-11-12T23:12:00Z">
          <w:pPr>
            <w:numPr>
              <w:numId w:val="1"/>
            </w:numPr>
            <w:tabs>
              <w:tab w:val="num" w:pos="360"/>
              <w:tab w:val="num" w:pos="720"/>
            </w:tabs>
            <w:spacing w:before="100" w:beforeAutospacing="1" w:after="100" w:afterAutospacing="1" w:line="240" w:lineRule="auto"/>
            <w:ind w:left="720" w:hanging="720"/>
          </w:pPr>
        </w:pPrChange>
      </w:pPr>
      <w:ins w:id="38" w:author="Hannspree" w:date="2015-11-12T22:56:00Z">
        <w:r w:rsidRPr="00245DD8">
          <w:rPr>
            <w:rFonts w:ascii="Arial Narrow" w:hAnsi="Arial Narrow" w:cs="Arial"/>
            <w:rPrChange w:id="39" w:author="Hannspree" w:date="2015-11-12T23:12:00Z">
              <w:rPr>
                <w:color w:val="0000FF" w:themeColor="hyperlink"/>
                <w:u w:val="single"/>
              </w:rPr>
            </w:rPrChange>
          </w:rPr>
          <w:t>Conocimiento</w:t>
        </w:r>
        <w:r w:rsidRPr="004D5E9F">
          <w:rPr>
            <w:rFonts w:ascii="Arial Narrow" w:hAnsi="Arial Narrow" w:cs="Arial"/>
            <w:rPrChange w:id="40" w:author="Hannspree" w:date="2015-11-12T23:12:00Z">
              <w:rPr>
                <w:color w:val="0000FF" w:themeColor="hyperlink"/>
                <w:u w:val="single"/>
              </w:rPr>
            </w:rPrChange>
          </w:rPr>
          <w:t xml:space="preserve"> de </w:t>
        </w:r>
        <w:r w:rsidRPr="004D5E9F">
          <w:rPr>
            <w:rFonts w:ascii="Arial Narrow" w:hAnsi="Arial Narrow" w:cs="Arial"/>
            <w:rPrChange w:id="41" w:author="Hannspree" w:date="2015-11-12T23:12:00Z">
              <w:rPr>
                <w:color w:val="0000FF" w:themeColor="hyperlink"/>
                <w:u w:val="single"/>
              </w:rPr>
            </w:rPrChange>
          </w:rPr>
          <w:fldChar w:fldCharType="begin"/>
        </w:r>
        <w:r w:rsidRPr="004D5E9F">
          <w:rPr>
            <w:rFonts w:ascii="Arial Narrow" w:hAnsi="Arial Narrow" w:cs="Arial"/>
            <w:rPrChange w:id="42" w:author="Hannspree" w:date="2015-11-12T23:12:00Z">
              <w:rPr>
                <w:color w:val="0000FF" w:themeColor="hyperlink"/>
                <w:u w:val="single"/>
              </w:rPr>
            </w:rPrChange>
          </w:rPr>
          <w:instrText xml:space="preserve"> HYPERLINK "http://www.monografias.com/Salud/Psicologia/" </w:instrText>
        </w:r>
        <w:r w:rsidRPr="004D5E9F">
          <w:rPr>
            <w:rFonts w:ascii="Arial Narrow" w:hAnsi="Arial Narrow" w:cs="Arial"/>
            <w:rPrChange w:id="43" w:author="Hannspree" w:date="2015-11-12T23:12:00Z">
              <w:rPr>
                <w:color w:val="0000FF" w:themeColor="hyperlink"/>
                <w:u w:val="single"/>
              </w:rPr>
            </w:rPrChange>
          </w:rPr>
          <w:fldChar w:fldCharType="separate"/>
        </w:r>
        <w:r w:rsidRPr="004D5E9F">
          <w:rPr>
            <w:rStyle w:val="Hipervnculo"/>
            <w:rFonts w:ascii="Arial Narrow" w:hAnsi="Arial Narrow" w:cs="Arial"/>
            <w:color w:val="auto"/>
            <w:u w:val="none"/>
            <w:rPrChange w:id="44" w:author="Hannspree" w:date="2015-11-12T23:12:00Z">
              <w:rPr>
                <w:rStyle w:val="Hipervnculo"/>
              </w:rPr>
            </w:rPrChange>
          </w:rPr>
          <w:t>Psicología</w:t>
        </w:r>
        <w:r w:rsidRPr="004D5E9F">
          <w:rPr>
            <w:rFonts w:ascii="Arial Narrow" w:hAnsi="Arial Narrow" w:cs="Arial"/>
            <w:rPrChange w:id="45" w:author="Hannspree" w:date="2015-11-12T23:12:00Z">
              <w:rPr>
                <w:color w:val="0000FF" w:themeColor="hyperlink"/>
                <w:u w:val="single"/>
              </w:rPr>
            </w:rPrChange>
          </w:rPr>
          <w:fldChar w:fldCharType="end"/>
        </w:r>
        <w:r w:rsidRPr="004D5E9F">
          <w:rPr>
            <w:rFonts w:ascii="Arial Narrow" w:hAnsi="Arial Narrow" w:cs="Arial"/>
            <w:rPrChange w:id="46" w:author="Hannspree" w:date="2015-11-12T23:12:00Z">
              <w:rPr>
                <w:color w:val="0000FF" w:themeColor="hyperlink"/>
                <w:u w:val="single"/>
              </w:rPr>
            </w:rPrChange>
          </w:rPr>
          <w:t>,</w:t>
        </w:r>
      </w:ins>
    </w:p>
    <w:p w:rsidR="00647892" w:rsidRDefault="00647892">
      <w:pPr>
        <w:pStyle w:val="NormalWeb"/>
        <w:spacing w:line="360" w:lineRule="auto"/>
        <w:jc w:val="both"/>
        <w:rPr>
          <w:ins w:id="47" w:author="Hannspree" w:date="2015-11-12T22:56:00Z"/>
          <w:rFonts w:ascii="Arial Narrow" w:hAnsi="Arial Narrow" w:cs="Arial"/>
          <w:rPrChange w:id="48" w:author="Hannspree" w:date="2015-11-12T23:12:00Z">
            <w:rPr>
              <w:ins w:id="49" w:author="Hannspree" w:date="2015-11-12T22:56:00Z"/>
            </w:rPr>
          </w:rPrChange>
        </w:rPr>
        <w:pPrChange w:id="50" w:author="Hannspree" w:date="2015-11-12T23:12:00Z">
          <w:pPr>
            <w:numPr>
              <w:numId w:val="1"/>
            </w:numPr>
            <w:tabs>
              <w:tab w:val="num" w:pos="360"/>
              <w:tab w:val="num" w:pos="720"/>
            </w:tabs>
            <w:spacing w:before="100" w:beforeAutospacing="1" w:after="100" w:afterAutospacing="1" w:line="240" w:lineRule="auto"/>
            <w:ind w:left="720" w:hanging="720"/>
          </w:pPr>
        </w:pPrChange>
      </w:pPr>
      <w:ins w:id="51" w:author="Hannspree" w:date="2015-11-12T22:56:00Z">
        <w:r w:rsidRPr="00245DD8">
          <w:rPr>
            <w:rFonts w:ascii="Arial Narrow" w:hAnsi="Arial Narrow" w:cs="Arial"/>
            <w:rPrChange w:id="52" w:author="Hannspree" w:date="2015-11-12T23:12:00Z">
              <w:rPr>
                <w:color w:val="0000FF" w:themeColor="hyperlink"/>
                <w:u w:val="single"/>
              </w:rPr>
            </w:rPrChange>
          </w:rPr>
          <w:t>Una</w:t>
        </w:r>
        <w:r w:rsidRPr="004D5E9F">
          <w:rPr>
            <w:rFonts w:ascii="Arial Narrow" w:hAnsi="Arial Narrow" w:cs="Arial"/>
            <w:rPrChange w:id="53" w:author="Hannspree" w:date="2015-11-12T23:12:00Z">
              <w:rPr>
                <w:color w:val="0000FF" w:themeColor="hyperlink"/>
                <w:u w:val="single"/>
              </w:rPr>
            </w:rPrChange>
          </w:rPr>
          <w:t xml:space="preserve"> mentalidad investigadora,</w:t>
        </w:r>
      </w:ins>
    </w:p>
    <w:p w:rsidR="00647892" w:rsidRDefault="00647892">
      <w:pPr>
        <w:pStyle w:val="NormalWeb"/>
        <w:spacing w:line="360" w:lineRule="auto"/>
        <w:jc w:val="both"/>
        <w:rPr>
          <w:ins w:id="54" w:author="Hannspree" w:date="2015-11-12T22:56:00Z"/>
          <w:rFonts w:ascii="Arial Narrow" w:hAnsi="Arial Narrow" w:cs="Arial"/>
          <w:rPrChange w:id="55" w:author="Hannspree" w:date="2015-11-12T23:12:00Z">
            <w:rPr>
              <w:ins w:id="56" w:author="Hannspree" w:date="2015-11-12T22:56:00Z"/>
            </w:rPr>
          </w:rPrChange>
        </w:rPr>
        <w:pPrChange w:id="57" w:author="Hannspree" w:date="2015-11-12T23:12:00Z">
          <w:pPr>
            <w:numPr>
              <w:numId w:val="1"/>
            </w:numPr>
            <w:tabs>
              <w:tab w:val="num" w:pos="360"/>
              <w:tab w:val="num" w:pos="720"/>
            </w:tabs>
            <w:spacing w:before="100" w:beforeAutospacing="1" w:after="100" w:afterAutospacing="1" w:line="240" w:lineRule="auto"/>
            <w:ind w:left="720" w:hanging="720"/>
          </w:pPr>
        </w:pPrChange>
      </w:pPr>
      <w:proofErr w:type="gramStart"/>
      <w:ins w:id="58" w:author="Hannspree" w:date="2015-11-12T22:56:00Z">
        <w:r w:rsidRPr="004D5E9F">
          <w:rPr>
            <w:rFonts w:ascii="Arial Narrow" w:hAnsi="Arial Narrow" w:cs="Arial"/>
            <w:rPrChange w:id="59" w:author="Hannspree" w:date="2015-11-12T23:12:00Z">
              <w:rPr>
                <w:color w:val="0000FF" w:themeColor="hyperlink"/>
                <w:u w:val="single"/>
              </w:rPr>
            </w:rPrChange>
          </w:rPr>
          <w:t xml:space="preserve">Mucha auto </w:t>
        </w:r>
        <w:r w:rsidRPr="004D5E9F">
          <w:rPr>
            <w:rFonts w:ascii="Arial Narrow" w:hAnsi="Arial Narrow" w:cs="Arial"/>
            <w:rPrChange w:id="60" w:author="Hannspree" w:date="2015-11-12T23:12:00Z">
              <w:rPr>
                <w:color w:val="0000FF" w:themeColor="hyperlink"/>
                <w:u w:val="single"/>
              </w:rPr>
            </w:rPrChange>
          </w:rPr>
          <w:fldChar w:fldCharType="begin"/>
        </w:r>
        <w:r w:rsidRPr="004D5E9F">
          <w:rPr>
            <w:rFonts w:ascii="Arial Narrow" w:hAnsi="Arial Narrow" w:cs="Arial"/>
            <w:rPrChange w:id="61" w:author="Hannspree" w:date="2015-11-12T23:12:00Z">
              <w:rPr>
                <w:color w:val="0000FF" w:themeColor="hyperlink"/>
                <w:u w:val="single"/>
              </w:rPr>
            </w:rPrChange>
          </w:rPr>
          <w:instrText xml:space="preserve"> HYPERLINK "http://www.monografias.com/trabajos5/moti/moti.shtml" \l "desa" </w:instrText>
        </w:r>
        <w:r w:rsidRPr="004D5E9F">
          <w:rPr>
            <w:rFonts w:ascii="Arial Narrow" w:hAnsi="Arial Narrow" w:cs="Arial"/>
            <w:rPrChange w:id="62" w:author="Hannspree" w:date="2015-11-12T23:12:00Z">
              <w:rPr>
                <w:color w:val="0000FF" w:themeColor="hyperlink"/>
                <w:u w:val="single"/>
              </w:rPr>
            </w:rPrChange>
          </w:rPr>
          <w:fldChar w:fldCharType="separate"/>
        </w:r>
        <w:r w:rsidRPr="004D5E9F">
          <w:rPr>
            <w:rStyle w:val="Hipervnculo"/>
            <w:rFonts w:ascii="Arial Narrow" w:hAnsi="Arial Narrow" w:cs="Arial"/>
            <w:color w:val="auto"/>
            <w:u w:val="none"/>
            <w:rPrChange w:id="63" w:author="Hannspree" w:date="2015-11-12T23:12:00Z">
              <w:rPr>
                <w:rStyle w:val="Hipervnculo"/>
              </w:rPr>
            </w:rPrChange>
          </w:rPr>
          <w:t>motivación</w:t>
        </w:r>
        <w:r w:rsidRPr="004D5E9F">
          <w:rPr>
            <w:rFonts w:ascii="Arial Narrow" w:hAnsi="Arial Narrow" w:cs="Arial"/>
            <w:rPrChange w:id="64" w:author="Hannspree" w:date="2015-11-12T23:12:00Z">
              <w:rPr>
                <w:color w:val="0000FF" w:themeColor="hyperlink"/>
                <w:u w:val="single"/>
              </w:rPr>
            </w:rPrChange>
          </w:rPr>
          <w:fldChar w:fldCharType="end"/>
        </w:r>
        <w:proofErr w:type="gramEnd"/>
        <w:r w:rsidRPr="004D5E9F">
          <w:rPr>
            <w:rFonts w:ascii="Arial Narrow" w:hAnsi="Arial Narrow" w:cs="Arial"/>
            <w:rPrChange w:id="65" w:author="Hannspree" w:date="2015-11-12T23:12:00Z">
              <w:rPr>
                <w:color w:val="0000FF" w:themeColor="hyperlink"/>
                <w:u w:val="single"/>
              </w:rPr>
            </w:rPrChange>
          </w:rPr>
          <w:t>,</w:t>
        </w:r>
      </w:ins>
    </w:p>
    <w:p w:rsidR="00647892" w:rsidRDefault="00647892">
      <w:pPr>
        <w:pStyle w:val="NormalWeb"/>
        <w:spacing w:line="360" w:lineRule="auto"/>
        <w:jc w:val="both"/>
        <w:rPr>
          <w:ins w:id="66" w:author="Hannspree" w:date="2015-11-12T22:56:00Z"/>
          <w:rFonts w:ascii="Arial Narrow" w:hAnsi="Arial Narrow" w:cs="Arial"/>
          <w:rPrChange w:id="67" w:author="Hannspree" w:date="2015-11-12T23:12:00Z">
            <w:rPr>
              <w:ins w:id="68" w:author="Hannspree" w:date="2015-11-12T22:56:00Z"/>
            </w:rPr>
          </w:rPrChange>
        </w:rPr>
        <w:pPrChange w:id="69" w:author="Hannspree" w:date="2015-11-12T23:12:00Z">
          <w:pPr>
            <w:numPr>
              <w:numId w:val="1"/>
            </w:numPr>
            <w:tabs>
              <w:tab w:val="num" w:pos="360"/>
              <w:tab w:val="num" w:pos="720"/>
            </w:tabs>
            <w:spacing w:before="100" w:beforeAutospacing="1" w:after="100" w:afterAutospacing="1" w:line="240" w:lineRule="auto"/>
            <w:ind w:left="720" w:hanging="720"/>
          </w:pPr>
        </w:pPrChange>
      </w:pPr>
      <w:r>
        <w:rPr>
          <w:rFonts w:ascii="Arial Narrow" w:hAnsi="Arial Narrow" w:cs="Arial"/>
        </w:rPr>
        <w:t>T</w:t>
      </w:r>
      <w:ins w:id="70" w:author="Hannspree" w:date="2015-11-12T22:56:00Z">
        <w:r w:rsidRPr="004D5E9F">
          <w:rPr>
            <w:rFonts w:ascii="Arial Narrow" w:hAnsi="Arial Narrow" w:cs="Arial"/>
            <w:rPrChange w:id="71" w:author="Hannspree" w:date="2015-11-12T23:12:00Z">
              <w:rPr>
                <w:color w:val="0000FF" w:themeColor="hyperlink"/>
                <w:u w:val="single"/>
              </w:rPr>
            </w:rPrChange>
          </w:rPr>
          <w:t>rabajo bajo presión,</w:t>
        </w:r>
      </w:ins>
    </w:p>
    <w:p w:rsidR="00647892" w:rsidRDefault="00647892">
      <w:pPr>
        <w:pStyle w:val="NormalWeb"/>
        <w:spacing w:line="360" w:lineRule="auto"/>
        <w:jc w:val="both"/>
        <w:rPr>
          <w:ins w:id="72" w:author="Hannspree" w:date="2015-11-12T22:56:00Z"/>
          <w:rFonts w:ascii="Arial Narrow" w:hAnsi="Arial Narrow" w:cs="Arial"/>
          <w:rPrChange w:id="73" w:author="Hannspree" w:date="2015-11-12T23:12:00Z">
            <w:rPr>
              <w:ins w:id="74" w:author="Hannspree" w:date="2015-11-12T22:56:00Z"/>
            </w:rPr>
          </w:rPrChange>
        </w:rPr>
        <w:pPrChange w:id="75" w:author="Hannspree" w:date="2015-11-12T23:12:00Z">
          <w:pPr>
            <w:numPr>
              <w:numId w:val="1"/>
            </w:numPr>
            <w:tabs>
              <w:tab w:val="num" w:pos="360"/>
              <w:tab w:val="num" w:pos="720"/>
            </w:tabs>
            <w:spacing w:before="100" w:beforeAutospacing="1" w:after="100" w:afterAutospacing="1" w:line="240" w:lineRule="auto"/>
            <w:ind w:left="720" w:hanging="720"/>
          </w:pPr>
        </w:pPrChange>
      </w:pPr>
      <w:ins w:id="76" w:author="Hannspree" w:date="2015-11-12T22:56:00Z">
        <w:r w:rsidRPr="00245DD8">
          <w:rPr>
            <w:rFonts w:ascii="Arial Narrow" w:hAnsi="Arial Narrow" w:cs="Arial"/>
            <w:rPrChange w:id="77" w:author="Hannspree" w:date="2015-11-12T23:12:00Z">
              <w:rPr>
                <w:color w:val="0000FF" w:themeColor="hyperlink"/>
                <w:u w:val="single"/>
              </w:rPr>
            </w:rPrChange>
          </w:rPr>
          <w:t>Mente</w:t>
        </w:r>
        <w:r w:rsidRPr="004D5E9F">
          <w:rPr>
            <w:rFonts w:ascii="Arial Narrow" w:hAnsi="Arial Narrow" w:cs="Arial"/>
            <w:rPrChange w:id="78" w:author="Hannspree" w:date="2015-11-12T23:12:00Z">
              <w:rPr>
                <w:color w:val="0000FF" w:themeColor="hyperlink"/>
                <w:u w:val="single"/>
              </w:rPr>
            </w:rPrChange>
          </w:rPr>
          <w:t xml:space="preserve"> creativa,</w:t>
        </w:r>
      </w:ins>
    </w:p>
    <w:p w:rsidR="00647892" w:rsidRDefault="00647892">
      <w:pPr>
        <w:pStyle w:val="NormalWeb"/>
        <w:spacing w:line="360" w:lineRule="auto"/>
        <w:jc w:val="both"/>
        <w:rPr>
          <w:ins w:id="79" w:author="Hannspree" w:date="2015-11-12T22:56:00Z"/>
          <w:rFonts w:ascii="Arial Narrow" w:hAnsi="Arial Narrow" w:cs="Arial"/>
          <w:rPrChange w:id="80" w:author="Hannspree" w:date="2015-11-12T23:12:00Z">
            <w:rPr>
              <w:ins w:id="81" w:author="Hannspree" w:date="2015-11-12T22:56:00Z"/>
            </w:rPr>
          </w:rPrChange>
        </w:rPr>
        <w:pPrChange w:id="82" w:author="Hannspree" w:date="2015-11-12T23:12:00Z">
          <w:pPr>
            <w:numPr>
              <w:numId w:val="1"/>
            </w:numPr>
            <w:tabs>
              <w:tab w:val="num" w:pos="360"/>
              <w:tab w:val="num" w:pos="720"/>
            </w:tabs>
            <w:spacing w:before="100" w:beforeAutospacing="1" w:after="100" w:afterAutospacing="1" w:line="240" w:lineRule="auto"/>
            <w:ind w:left="720" w:hanging="720"/>
          </w:pPr>
        </w:pPrChange>
      </w:pPr>
      <w:ins w:id="83" w:author="Hannspree" w:date="2015-11-12T22:56:00Z">
        <w:r w:rsidRPr="004D5E9F">
          <w:rPr>
            <w:rFonts w:ascii="Arial Narrow" w:hAnsi="Arial Narrow" w:cs="Arial"/>
            <w:rPrChange w:id="84" w:author="Hannspree" w:date="2015-11-12T23:12:00Z">
              <w:rPr>
                <w:color w:val="0000FF" w:themeColor="hyperlink"/>
                <w:u w:val="single"/>
              </w:rPr>
            </w:rPrChange>
          </w:rPr>
          <w:t>Habilidades de comunicación y persuasión,</w:t>
        </w:r>
      </w:ins>
    </w:p>
    <w:p w:rsidR="00647892" w:rsidRDefault="00647892">
      <w:pPr>
        <w:pStyle w:val="NormalWeb"/>
        <w:spacing w:line="360" w:lineRule="auto"/>
        <w:jc w:val="both"/>
        <w:rPr>
          <w:ins w:id="85" w:author="Hannspree" w:date="2015-11-12T22:56:00Z"/>
          <w:rFonts w:ascii="Arial Narrow" w:hAnsi="Arial Narrow" w:cs="Arial"/>
          <w:rPrChange w:id="86" w:author="Hannspree" w:date="2015-11-12T23:12:00Z">
            <w:rPr>
              <w:ins w:id="87" w:author="Hannspree" w:date="2015-11-12T22:56:00Z"/>
            </w:rPr>
          </w:rPrChange>
        </w:rPr>
        <w:pPrChange w:id="88" w:author="Hannspree" w:date="2015-11-12T23:12:00Z">
          <w:pPr>
            <w:numPr>
              <w:numId w:val="1"/>
            </w:numPr>
            <w:tabs>
              <w:tab w:val="num" w:pos="360"/>
              <w:tab w:val="num" w:pos="720"/>
            </w:tabs>
            <w:spacing w:before="100" w:beforeAutospacing="1" w:after="100" w:afterAutospacing="1" w:line="240" w:lineRule="auto"/>
            <w:ind w:left="720" w:hanging="720"/>
          </w:pPr>
        </w:pPrChange>
      </w:pPr>
      <w:ins w:id="89" w:author="Hannspree" w:date="2015-11-12T22:56:00Z">
        <w:r w:rsidRPr="004D5E9F">
          <w:rPr>
            <w:rFonts w:ascii="Arial Narrow" w:hAnsi="Arial Narrow" w:cs="Arial"/>
            <w:rPrChange w:id="90" w:author="Hannspree" w:date="2015-11-12T23:12:00Z">
              <w:rPr>
                <w:color w:val="0000FF" w:themeColor="hyperlink"/>
                <w:u w:val="single"/>
              </w:rPr>
            </w:rPrChange>
          </w:rPr>
          <w:t>Habilidad de comunicar en las condiciones de ley,</w:t>
        </w:r>
      </w:ins>
    </w:p>
    <w:p w:rsidR="00647892" w:rsidRDefault="00647892">
      <w:pPr>
        <w:pStyle w:val="NormalWeb"/>
        <w:spacing w:line="360" w:lineRule="auto"/>
        <w:jc w:val="both"/>
        <w:rPr>
          <w:ins w:id="91" w:author="Hannspree" w:date="2015-11-12T22:56:00Z"/>
          <w:rFonts w:ascii="Arial Narrow" w:hAnsi="Arial Narrow" w:cs="Arial"/>
          <w:rPrChange w:id="92" w:author="Hannspree" w:date="2015-11-12T23:12:00Z">
            <w:rPr>
              <w:ins w:id="93" w:author="Hannspree" w:date="2015-11-12T22:56:00Z"/>
            </w:rPr>
          </w:rPrChange>
        </w:rPr>
        <w:pPrChange w:id="94" w:author="Hannspree" w:date="2015-11-12T23:12:00Z">
          <w:pPr>
            <w:numPr>
              <w:numId w:val="1"/>
            </w:numPr>
            <w:tabs>
              <w:tab w:val="num" w:pos="360"/>
              <w:tab w:val="num" w:pos="720"/>
            </w:tabs>
            <w:spacing w:before="100" w:beforeAutospacing="1" w:after="100" w:afterAutospacing="1" w:line="240" w:lineRule="auto"/>
            <w:ind w:left="720" w:hanging="720"/>
          </w:pPr>
        </w:pPrChange>
      </w:pPr>
      <w:ins w:id="95" w:author="Hannspree" w:date="2015-11-12T22:56:00Z">
        <w:r w:rsidRPr="004D5E9F">
          <w:rPr>
            <w:rFonts w:ascii="Arial Narrow" w:hAnsi="Arial Narrow" w:cs="Arial"/>
            <w:rPrChange w:id="96" w:author="Hannspree" w:date="2015-11-12T23:12:00Z">
              <w:rPr>
                <w:color w:val="0000FF" w:themeColor="hyperlink"/>
                <w:u w:val="single"/>
              </w:rPr>
            </w:rPrChange>
          </w:rPr>
          <w:t>Habilidades de mediación y negociación,</w:t>
        </w:r>
      </w:ins>
    </w:p>
    <w:p w:rsidR="00647892" w:rsidRDefault="00647892">
      <w:pPr>
        <w:pStyle w:val="NormalWeb"/>
        <w:spacing w:line="360" w:lineRule="auto"/>
        <w:jc w:val="both"/>
        <w:rPr>
          <w:ins w:id="97" w:author="Hannspree" w:date="2015-11-12T22:56:00Z"/>
          <w:rFonts w:ascii="Arial Narrow" w:hAnsi="Arial Narrow" w:cs="Arial"/>
          <w:rPrChange w:id="98" w:author="Hannspree" w:date="2015-11-12T23:12:00Z">
            <w:rPr>
              <w:ins w:id="99" w:author="Hannspree" w:date="2015-11-12T22:56:00Z"/>
            </w:rPr>
          </w:rPrChange>
        </w:rPr>
        <w:pPrChange w:id="100" w:author="Hannspree" w:date="2015-11-12T23:12:00Z">
          <w:pPr>
            <w:numPr>
              <w:numId w:val="1"/>
            </w:numPr>
            <w:tabs>
              <w:tab w:val="num" w:pos="360"/>
              <w:tab w:val="num" w:pos="720"/>
            </w:tabs>
            <w:spacing w:before="100" w:beforeAutospacing="1" w:after="100" w:afterAutospacing="1" w:line="240" w:lineRule="auto"/>
            <w:ind w:left="720" w:hanging="720"/>
          </w:pPr>
        </w:pPrChange>
      </w:pPr>
      <w:ins w:id="101" w:author="Hannspree" w:date="2015-11-12T22:56:00Z">
        <w:r w:rsidRPr="004D5E9F">
          <w:rPr>
            <w:rFonts w:ascii="Arial Narrow" w:hAnsi="Arial Narrow" w:cs="Arial"/>
            <w:rPrChange w:id="102" w:author="Hannspree" w:date="2015-11-12T23:12:00Z">
              <w:rPr>
                <w:color w:val="0000FF" w:themeColor="hyperlink"/>
                <w:u w:val="single"/>
              </w:rPr>
            </w:rPrChange>
          </w:rPr>
          <w:t>Habilidades analíticas,</w:t>
        </w:r>
      </w:ins>
    </w:p>
    <w:p w:rsidR="00647892" w:rsidRDefault="00647892">
      <w:pPr>
        <w:pStyle w:val="NormalWeb"/>
        <w:spacing w:line="360" w:lineRule="auto"/>
        <w:jc w:val="both"/>
        <w:rPr>
          <w:ins w:id="103" w:author="Hannspree" w:date="2015-11-12T22:56:00Z"/>
          <w:rFonts w:ascii="Arial Narrow" w:hAnsi="Arial Narrow" w:cs="Arial"/>
          <w:rPrChange w:id="104" w:author="Hannspree" w:date="2015-11-12T23:12:00Z">
            <w:rPr>
              <w:ins w:id="105" w:author="Hannspree" w:date="2015-11-12T22:56:00Z"/>
            </w:rPr>
          </w:rPrChange>
        </w:rPr>
        <w:pPrChange w:id="106" w:author="Hannspree" w:date="2015-11-12T23:12:00Z">
          <w:pPr>
            <w:numPr>
              <w:numId w:val="1"/>
            </w:numPr>
            <w:tabs>
              <w:tab w:val="num" w:pos="360"/>
              <w:tab w:val="num" w:pos="720"/>
            </w:tabs>
            <w:spacing w:before="100" w:beforeAutospacing="1" w:after="100" w:afterAutospacing="1" w:line="240" w:lineRule="auto"/>
            <w:ind w:left="720" w:hanging="720"/>
          </w:pPr>
        </w:pPrChange>
      </w:pPr>
      <w:ins w:id="107" w:author="Hannspree" w:date="2015-11-12T22:56:00Z">
        <w:r w:rsidRPr="004D5E9F">
          <w:rPr>
            <w:rFonts w:ascii="Arial Narrow" w:hAnsi="Arial Narrow" w:cs="Arial"/>
            <w:rPrChange w:id="108" w:author="Hannspree" w:date="2015-11-12T23:12:00Z">
              <w:rPr>
                <w:color w:val="0000FF" w:themeColor="hyperlink"/>
                <w:u w:val="single"/>
              </w:rPr>
            </w:rPrChange>
          </w:rPr>
          <w:t>Creatividad para poder adaptarse a las nuevas situaciones,</w:t>
        </w:r>
      </w:ins>
    </w:p>
    <w:p w:rsidR="00647892" w:rsidRDefault="00647892" w:rsidP="0020027B">
      <w:pPr>
        <w:pStyle w:val="NormalWeb"/>
        <w:spacing w:line="360" w:lineRule="auto"/>
        <w:jc w:val="both"/>
        <w:rPr>
          <w:rFonts w:ascii="Arial Narrow" w:hAnsi="Arial Narrow" w:cs="Arial"/>
        </w:rPr>
      </w:pPr>
      <w:ins w:id="109" w:author="Hannspree" w:date="2015-11-12T22:56:00Z">
        <w:r w:rsidRPr="004D5E9F">
          <w:rPr>
            <w:rFonts w:ascii="Arial Narrow" w:hAnsi="Arial Narrow" w:cs="Arial"/>
            <w:rPrChange w:id="110" w:author="Hannspree" w:date="2015-11-12T23:12:00Z">
              <w:rPr>
                <w:rFonts w:asciiTheme="minorHAnsi" w:eastAsiaTheme="minorHAnsi" w:hAnsiTheme="minorHAnsi" w:cstheme="minorBidi"/>
                <w:color w:val="0000FF" w:themeColor="hyperlink"/>
                <w:sz w:val="22"/>
                <w:szCs w:val="22"/>
                <w:u w:val="single"/>
                <w:lang w:eastAsia="en-US"/>
              </w:rPr>
            </w:rPrChange>
          </w:rPr>
          <w:t>Experiencia en el campo de la auditoría.</w:t>
        </w:r>
      </w:ins>
    </w:p>
    <w:p w:rsidR="0020027B" w:rsidRPr="0020027B" w:rsidRDefault="0020027B" w:rsidP="0020027B">
      <w:pPr>
        <w:pStyle w:val="NormalWeb"/>
        <w:spacing w:line="360" w:lineRule="auto"/>
        <w:jc w:val="both"/>
        <w:rPr>
          <w:ins w:id="111" w:author="Hannspree" w:date="2015-11-12T22:47:00Z"/>
          <w:rFonts w:ascii="Arial Narrow" w:hAnsi="Arial Narrow" w:cs="Arial"/>
          <w:rPrChange w:id="112" w:author="Hannspree" w:date="2015-11-12T23:11:00Z">
            <w:rPr>
              <w:ins w:id="113" w:author="Hannspree" w:date="2015-11-12T22:47:00Z"/>
              <w:highlight w:val="yellow"/>
            </w:rPr>
          </w:rPrChange>
        </w:rPr>
      </w:pPr>
    </w:p>
    <w:p w:rsidR="00E618FF" w:rsidRPr="00277ABF" w:rsidRDefault="00277ABF" w:rsidP="0020027B">
      <w:pPr>
        <w:jc w:val="both"/>
        <w:rPr>
          <w:b/>
          <w:sz w:val="28"/>
          <w:szCs w:val="28"/>
        </w:rPr>
      </w:pPr>
      <w:r w:rsidRPr="00277ABF">
        <w:rPr>
          <w:b/>
          <w:sz w:val="28"/>
          <w:szCs w:val="28"/>
        </w:rPr>
        <w:lastRenderedPageBreak/>
        <w:t xml:space="preserve">Que es un testigo experto </w:t>
      </w:r>
    </w:p>
    <w:p w:rsidR="00277ABF" w:rsidRDefault="00B35FF3" w:rsidP="0020027B">
      <w:pPr>
        <w:pStyle w:val="NormalWeb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Es</w:t>
      </w:r>
      <w:r w:rsidR="00277ABF" w:rsidRPr="004D5E9F">
        <w:rPr>
          <w:rFonts w:ascii="Arial Narrow" w:hAnsi="Arial Narrow"/>
          <w:rPrChange w:id="114" w:author="Hannspree" w:date="2015-11-12T23:12:00Z">
            <w:rPr>
              <w:rFonts w:asciiTheme="minorHAnsi" w:eastAsiaTheme="minorHAnsi" w:hAnsiTheme="minorHAnsi" w:cstheme="minorBidi"/>
              <w:color w:val="0000FF" w:themeColor="hyperlink"/>
              <w:sz w:val="22"/>
              <w:szCs w:val="22"/>
              <w:u w:val="single"/>
              <w:lang w:eastAsia="en-US"/>
            </w:rPr>
          </w:rPrChange>
        </w:rPr>
        <w:t xml:space="preserve"> un profesional o técnico, conocedor a profundidad de un tema y con capacidad de análisis, que pueda servir a la corte para establecer una verdad, por medio de la experiencia y/o pruebas técnicas, que determinan un hecho y que de este testimonio, depende la responsabilidad de un acusado en un hecho imputado.</w:t>
      </w:r>
    </w:p>
    <w:p w:rsidR="00403BCF" w:rsidRDefault="00403BCF" w:rsidP="0020027B">
      <w:pPr>
        <w:pStyle w:val="NormalWeb"/>
        <w:spacing w:line="360" w:lineRule="auto"/>
        <w:ind w:left="1446" w:hanging="709"/>
        <w:jc w:val="both"/>
        <w:rPr>
          <w:rFonts w:ascii="Arial Narrow" w:hAnsi="Arial Narrow"/>
        </w:rPr>
      </w:pPr>
      <w:bookmarkStart w:id="115" w:name="_GoBack"/>
      <w:bookmarkEnd w:id="115"/>
    </w:p>
    <w:p w:rsidR="00403BCF" w:rsidRDefault="00403BCF" w:rsidP="0020027B">
      <w:pPr>
        <w:pStyle w:val="NormalWeb"/>
        <w:spacing w:line="360" w:lineRule="auto"/>
        <w:jc w:val="both"/>
        <w:rPr>
          <w:rFonts w:ascii="Arial Narrow" w:hAnsi="Arial Narrow"/>
          <w:b/>
        </w:rPr>
      </w:pPr>
      <w:r w:rsidRPr="00403BCF">
        <w:rPr>
          <w:rFonts w:ascii="Arial Narrow" w:hAnsi="Arial Narrow"/>
          <w:b/>
        </w:rPr>
        <w:t xml:space="preserve">Cuáles son los tipos de evidencia que existen en una auditoria forense </w:t>
      </w:r>
    </w:p>
    <w:p w:rsidR="00403BCF" w:rsidRDefault="00403BCF" w:rsidP="0020027B">
      <w:pPr>
        <w:pStyle w:val="NormalWeb"/>
        <w:spacing w:line="360" w:lineRule="auto"/>
        <w:jc w:val="both"/>
        <w:rPr>
          <w:rFonts w:ascii="Arial Narrow" w:hAnsi="Arial Narrow"/>
        </w:rPr>
      </w:pPr>
      <w:r w:rsidRPr="00403BCF">
        <w:rPr>
          <w:rFonts w:ascii="Arial Narrow" w:hAnsi="Arial Narrow"/>
        </w:rPr>
        <w:t>Testimonial</w:t>
      </w:r>
    </w:p>
    <w:p w:rsidR="00403BCF" w:rsidRDefault="00403BCF" w:rsidP="0020027B">
      <w:pPr>
        <w:pStyle w:val="NormalWeb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Documental</w:t>
      </w:r>
    </w:p>
    <w:p w:rsidR="00403BCF" w:rsidRDefault="00403BCF" w:rsidP="0020027B">
      <w:pPr>
        <w:pStyle w:val="NormalWeb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Personales o </w:t>
      </w:r>
      <w:proofErr w:type="spellStart"/>
      <w:r>
        <w:rPr>
          <w:rFonts w:ascii="Arial Narrow" w:hAnsi="Arial Narrow"/>
        </w:rPr>
        <w:t>Fisicas</w:t>
      </w:r>
      <w:proofErr w:type="spellEnd"/>
    </w:p>
    <w:p w:rsidR="00403BCF" w:rsidRDefault="00403BCF" w:rsidP="0020027B">
      <w:pPr>
        <w:pStyle w:val="NormalWeb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Informativas </w:t>
      </w:r>
    </w:p>
    <w:p w:rsidR="00403BCF" w:rsidRDefault="00403BCF" w:rsidP="0020027B">
      <w:pPr>
        <w:pStyle w:val="NormalWeb"/>
        <w:spacing w:line="360" w:lineRule="auto"/>
        <w:jc w:val="both"/>
        <w:rPr>
          <w:rFonts w:ascii="Arial Narrow" w:hAnsi="Arial Narrow"/>
          <w:b/>
        </w:rPr>
      </w:pPr>
      <w:r w:rsidRPr="00403BCF">
        <w:rPr>
          <w:rFonts w:ascii="Arial Narrow" w:hAnsi="Arial Narrow"/>
          <w:b/>
        </w:rPr>
        <w:t xml:space="preserve">Cuáles son las definiciones de los tipos de evidencia en una auditoria forense </w:t>
      </w:r>
    </w:p>
    <w:p w:rsidR="00403BCF" w:rsidRDefault="00403BCF" w:rsidP="0020027B">
      <w:pPr>
        <w:pStyle w:val="NormalWeb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Testimonial: se refiere a las entrevistas e interrogatorios </w:t>
      </w:r>
    </w:p>
    <w:p w:rsidR="00403BCF" w:rsidRDefault="00403BCF" w:rsidP="0020027B">
      <w:pPr>
        <w:pStyle w:val="NormalWeb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Documental: se refiere a registros, contratos etc. </w:t>
      </w:r>
    </w:p>
    <w:p w:rsidR="00403BCF" w:rsidRDefault="00403BCF" w:rsidP="0020027B">
      <w:pPr>
        <w:pStyle w:val="NormalWeb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Personales o </w:t>
      </w:r>
      <w:proofErr w:type="spellStart"/>
      <w:r>
        <w:rPr>
          <w:rFonts w:ascii="Arial Narrow" w:hAnsi="Arial Narrow"/>
        </w:rPr>
        <w:t>Fisicas</w:t>
      </w:r>
      <w:proofErr w:type="spellEnd"/>
      <w:r>
        <w:rPr>
          <w:rFonts w:ascii="Arial Narrow" w:hAnsi="Arial Narrow"/>
        </w:rPr>
        <w:t xml:space="preserve">: surgen de la observación o de la inspección </w:t>
      </w:r>
    </w:p>
    <w:p w:rsidR="00403BCF" w:rsidRDefault="00403BCF" w:rsidP="0020027B">
      <w:pPr>
        <w:pStyle w:val="NormalWeb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Informativas: soportes electrónicos o informáticos</w:t>
      </w:r>
    </w:p>
    <w:p w:rsidR="00403BCF" w:rsidRPr="00403BCF" w:rsidRDefault="00403BCF" w:rsidP="0020027B">
      <w:pPr>
        <w:pStyle w:val="NormalWeb"/>
        <w:spacing w:line="360" w:lineRule="auto"/>
        <w:jc w:val="both"/>
        <w:rPr>
          <w:rFonts w:ascii="Arial Narrow" w:hAnsi="Arial Narrow"/>
          <w:rPrChange w:id="116" w:author="Hannspree" w:date="2015-11-12T23:12:00Z">
            <w:rPr/>
          </w:rPrChange>
        </w:rPr>
      </w:pPr>
    </w:p>
    <w:p w:rsidR="00277ABF" w:rsidRDefault="00277ABF" w:rsidP="0020027B">
      <w:pPr>
        <w:jc w:val="both"/>
      </w:pPr>
    </w:p>
    <w:sectPr w:rsidR="00277ABF" w:rsidSect="001C40B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21EA6"/>
    <w:multiLevelType w:val="multilevel"/>
    <w:tmpl w:val="1C38D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A126D"/>
    <w:rsid w:val="001C40B9"/>
    <w:rsid w:val="0020027B"/>
    <w:rsid w:val="00277ABF"/>
    <w:rsid w:val="003A126D"/>
    <w:rsid w:val="00403BCF"/>
    <w:rsid w:val="00647892"/>
    <w:rsid w:val="00B35FF3"/>
    <w:rsid w:val="00E618FF"/>
    <w:rsid w:val="00E7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0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61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Hipervnculo">
    <w:name w:val="Hyperlink"/>
    <w:basedOn w:val="Fuentedeprrafopredeter"/>
    <w:uiPriority w:val="99"/>
    <w:unhideWhenUsed/>
    <w:rsid w:val="00E618FF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61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18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323</Words>
  <Characters>1779</Characters>
  <Application>Microsoft Office Word</Application>
  <DocSecurity>0</DocSecurity>
  <Lines>14</Lines>
  <Paragraphs>4</Paragraphs>
  <ScaleCrop>false</ScaleCrop>
  <Company>Microsoft</Company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Estudiante</cp:lastModifiedBy>
  <cp:revision>8</cp:revision>
  <dcterms:created xsi:type="dcterms:W3CDTF">2015-11-13T17:08:00Z</dcterms:created>
  <dcterms:modified xsi:type="dcterms:W3CDTF">2015-11-17T23:45:00Z</dcterms:modified>
</cp:coreProperties>
</file>